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0FA4B4CB" w:rsidR="00EA2B4A" w:rsidRPr="0054383F" w:rsidRDefault="0054383F" w:rsidP="0054383F">
      <w:pPr>
        <w:pStyle w:val="Akapitzlist"/>
        <w:spacing w:before="120" w:line="276" w:lineRule="auto"/>
        <w:ind w:left="284"/>
        <w:jc w:val="right"/>
        <w:outlineLvl w:val="0"/>
        <w:rPr>
          <w:rFonts w:cstheme="minorHAnsi"/>
          <w:b/>
          <w:color w:val="C00000"/>
          <w:sz w:val="20"/>
        </w:rPr>
      </w:pPr>
      <w:r w:rsidRPr="0054383F">
        <w:rPr>
          <w:rFonts w:cstheme="minorHAnsi"/>
          <w:b/>
          <w:color w:val="C00000"/>
          <w:sz w:val="20"/>
        </w:rPr>
        <w:t>Część 3</w:t>
      </w: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51F81755"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510CC3">
        <w:rPr>
          <w:rFonts w:cstheme="minorHAnsi"/>
          <w:b/>
          <w:bCs/>
          <w:szCs w:val="18"/>
          <w:u w:val="single"/>
        </w:rPr>
        <w:t>Piotrków Trybunalski</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510CC3" w:rsidRPr="00510CC3">
        <w:rPr>
          <w:rFonts w:cstheme="minorHAnsi"/>
          <w:b/>
          <w:bCs/>
          <w:szCs w:val="18"/>
          <w:u w:val="single"/>
        </w:rPr>
        <w:t xml:space="preserve">Przyłączenie do sieci dystrybucyjnej </w:t>
      </w:r>
      <w:proofErr w:type="spellStart"/>
      <w:r w:rsidR="00510CC3" w:rsidRPr="00510CC3">
        <w:rPr>
          <w:rFonts w:cstheme="minorHAnsi"/>
          <w:b/>
          <w:bCs/>
          <w:szCs w:val="18"/>
          <w:u w:val="single"/>
        </w:rPr>
        <w:t>nN</w:t>
      </w:r>
      <w:proofErr w:type="spellEnd"/>
      <w:r w:rsidR="00510CC3" w:rsidRPr="00510CC3">
        <w:rPr>
          <w:rFonts w:cstheme="minorHAnsi"/>
          <w:b/>
          <w:bCs/>
          <w:szCs w:val="18"/>
          <w:u w:val="single"/>
        </w:rPr>
        <w:t xml:space="preserve"> budynku jednorodzinnego mieszkalnego w m. Garbów gm. Tuszyn dz. nr </w:t>
      </w:r>
      <w:proofErr w:type="spellStart"/>
      <w:r w:rsidR="00510CC3" w:rsidRPr="00510CC3">
        <w:rPr>
          <w:rFonts w:cstheme="minorHAnsi"/>
          <w:b/>
          <w:bCs/>
          <w:szCs w:val="18"/>
          <w:u w:val="single"/>
        </w:rPr>
        <w:t>ewid</w:t>
      </w:r>
      <w:proofErr w:type="spellEnd"/>
      <w:r w:rsidR="00510CC3" w:rsidRPr="00510CC3">
        <w:rPr>
          <w:rFonts w:cstheme="minorHAnsi"/>
          <w:b/>
          <w:bCs/>
          <w:szCs w:val="18"/>
          <w:u w:val="single"/>
        </w:rPr>
        <w:t>. 290/4</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3E43D7FE" w:rsidR="00EA2B4A" w:rsidRPr="00EA2B4A" w:rsidRDefault="002E1E05" w:rsidP="00EA2B4A">
      <w:pPr>
        <w:pStyle w:val="Akapitzlist"/>
        <w:spacing w:before="120" w:line="276" w:lineRule="auto"/>
        <w:ind w:left="284"/>
        <w:outlineLvl w:val="0"/>
        <w:rPr>
          <w:rFonts w:cs="Calibri"/>
          <w:b/>
          <w:szCs w:val="18"/>
        </w:rPr>
      </w:pPr>
      <w:r>
        <w:rPr>
          <w:rFonts w:cs="Calibri"/>
          <w:b/>
          <w:szCs w:val="18"/>
          <w:u w:val="single"/>
        </w:rPr>
        <w:t>1</w:t>
      </w:r>
      <w:r w:rsidR="00510CC3">
        <w:rPr>
          <w:rFonts w:cs="Calibri"/>
          <w:b/>
          <w:szCs w:val="18"/>
          <w:u w:val="single"/>
        </w:rPr>
        <w:t>4</w:t>
      </w:r>
      <w:r w:rsidR="00784AAC" w:rsidRPr="00784AAC">
        <w:rPr>
          <w:rFonts w:cs="Calibri"/>
          <w:b/>
          <w:szCs w:val="18"/>
          <w:u w:val="single"/>
        </w:rPr>
        <w:t xml:space="preserve"> miesi</w:t>
      </w:r>
      <w:r>
        <w:rPr>
          <w:rFonts w:cs="Calibri"/>
          <w:b/>
          <w:szCs w:val="18"/>
          <w:u w:val="single"/>
        </w:rPr>
        <w:t>ęcy</w:t>
      </w:r>
      <w:r w:rsidR="00EA2B4A" w:rsidRPr="00EA2B4A">
        <w:rPr>
          <w:rFonts w:cs="Calibri"/>
          <w:b/>
          <w:szCs w:val="18"/>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 xml:space="preserve">Załącznik nr 1.4 – Wzór porozumienia o ustanowienie nieodpłatnej służebności </w:t>
      </w:r>
      <w:proofErr w:type="spellStart"/>
      <w:r w:rsidRPr="00784AAC">
        <w:rPr>
          <w:rFonts w:cstheme="minorHAnsi"/>
          <w:szCs w:val="18"/>
        </w:rPr>
        <w:t>przesyłu</w:t>
      </w:r>
      <w:proofErr w:type="spellEnd"/>
    </w:p>
    <w:p w14:paraId="5D88B94C" w14:textId="77777777" w:rsidR="00EA2B4A" w:rsidRPr="00784AAC" w:rsidRDefault="00EA2B4A" w:rsidP="00EA2B4A">
      <w:pPr>
        <w:rPr>
          <w:rFonts w:cstheme="minorHAnsi"/>
          <w:szCs w:val="18"/>
        </w:rPr>
      </w:pPr>
      <w:r w:rsidRPr="00784AAC">
        <w:rPr>
          <w:rFonts w:cstheme="minorHAnsi"/>
          <w:szCs w:val="18"/>
        </w:rPr>
        <w:t xml:space="preserve">Załącznik nr 1.5  – Wzór porozumienia o ustanowienie odpłatnej służebności </w:t>
      </w:r>
      <w:proofErr w:type="spellStart"/>
      <w:r w:rsidRPr="00784AAC">
        <w:rPr>
          <w:rFonts w:cstheme="minorHAnsi"/>
          <w:szCs w:val="18"/>
        </w:rPr>
        <w:t>przesyłu</w:t>
      </w:r>
      <w:proofErr w:type="spellEnd"/>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1A21EE4D" w14:textId="7E389AF9" w:rsidR="00EA2B4A" w:rsidRDefault="00EA2B4A" w:rsidP="00EA2B4A">
      <w:pPr>
        <w:rPr>
          <w:rFonts w:cstheme="minorHAnsi"/>
          <w:szCs w:val="18"/>
        </w:rPr>
      </w:pPr>
      <w:r w:rsidRPr="00784AAC">
        <w:rPr>
          <w:rFonts w:cstheme="minorHAnsi"/>
          <w:szCs w:val="18"/>
        </w:rPr>
        <w:t>Załącznik nr 1.8 – Mapka podglądowa</w:t>
      </w:r>
    </w:p>
    <w:p w14:paraId="02981A32" w14:textId="0836DD95" w:rsidR="002E1E05" w:rsidRPr="00784AAC" w:rsidRDefault="002E1E05" w:rsidP="00EA2B4A">
      <w:pPr>
        <w:rPr>
          <w:rFonts w:cstheme="minorHAnsi"/>
          <w:szCs w:val="18"/>
        </w:rPr>
      </w:pPr>
      <w:r w:rsidRPr="00784AAC">
        <w:rPr>
          <w:rFonts w:cstheme="minorHAnsi"/>
          <w:szCs w:val="18"/>
        </w:rPr>
        <w:t>Załącznik nr 1.</w:t>
      </w:r>
      <w:r>
        <w:rPr>
          <w:rFonts w:cstheme="minorHAnsi"/>
          <w:szCs w:val="18"/>
        </w:rPr>
        <w:t>9</w:t>
      </w:r>
      <w:r w:rsidRPr="00784AAC">
        <w:rPr>
          <w:rFonts w:cstheme="minorHAnsi"/>
          <w:szCs w:val="18"/>
        </w:rPr>
        <w:t xml:space="preserve"> – </w:t>
      </w:r>
      <w:r>
        <w:rPr>
          <w:rFonts w:cstheme="minorHAnsi"/>
          <w:szCs w:val="18"/>
        </w:rPr>
        <w:t>WTZ Warunki przyłączenia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37344" w14:textId="77777777" w:rsidR="0044580F" w:rsidRDefault="0044580F" w:rsidP="00582CE9">
      <w:pPr>
        <w:spacing w:after="0"/>
      </w:pPr>
      <w:r>
        <w:separator/>
      </w:r>
    </w:p>
  </w:endnote>
  <w:endnote w:type="continuationSeparator" w:id="0">
    <w:p w14:paraId="632536EB" w14:textId="77777777" w:rsidR="0044580F" w:rsidRDefault="0044580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9E37F" w14:textId="77777777" w:rsidR="0044580F" w:rsidRDefault="0044580F" w:rsidP="00582CE9">
      <w:pPr>
        <w:spacing w:after="0"/>
      </w:pPr>
      <w:r>
        <w:separator/>
      </w:r>
    </w:p>
  </w:footnote>
  <w:footnote w:type="continuationSeparator" w:id="0">
    <w:p w14:paraId="3396B576" w14:textId="77777777" w:rsidR="0044580F" w:rsidRDefault="0044580F"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35D1A79"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54383F">
            <w:rPr>
              <w:rFonts w:asciiTheme="majorHAnsi" w:hAnsiTheme="majorHAnsi"/>
              <w:color w:val="000000" w:themeColor="text1"/>
              <w:sz w:val="14"/>
              <w:szCs w:val="18"/>
            </w:rPr>
            <w:t>04271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3E52"/>
    <w:rsid w:val="00185AAB"/>
    <w:rsid w:val="00192A23"/>
    <w:rsid w:val="001974F6"/>
    <w:rsid w:val="001A14EE"/>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1E05"/>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2A23"/>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4F93"/>
    <w:rsid w:val="00412D3F"/>
    <w:rsid w:val="00412E5B"/>
    <w:rsid w:val="00417E23"/>
    <w:rsid w:val="004257E0"/>
    <w:rsid w:val="004367FB"/>
    <w:rsid w:val="00436F85"/>
    <w:rsid w:val="0044580F"/>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4F75D2"/>
    <w:rsid w:val="00510CC3"/>
    <w:rsid w:val="00520308"/>
    <w:rsid w:val="00535E9B"/>
    <w:rsid w:val="0054383F"/>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087A"/>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3527"/>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37E8B"/>
    <w:rsid w:val="00742321"/>
    <w:rsid w:val="00742807"/>
    <w:rsid w:val="00760251"/>
    <w:rsid w:val="007617E0"/>
    <w:rsid w:val="007673CA"/>
    <w:rsid w:val="00772961"/>
    <w:rsid w:val="007757B5"/>
    <w:rsid w:val="00783D03"/>
    <w:rsid w:val="007844EB"/>
    <w:rsid w:val="00784AAC"/>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F01E75"/>
    <w:rsid w:val="00F21DD8"/>
    <w:rsid w:val="00F25128"/>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90B96"/>
    <w:rsid w:val="00F9210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POST/DYS/OLD/GZ/04271/2025                        </dmsv2SWPP2ObjectNumber>
    <dmsv2SWPP2SumMD5 xmlns="http://schemas.microsoft.com/sharepoint/v3">2385fbe173f2316bec721bb7173c28ea</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23892135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JEUP5JKVCYQC-1440096624-6053</_dlc_DocId>
    <_dlc_DocIdUrl xmlns="a19cb1c7-c5c7-46d4-85ae-d83685407bba">
      <Url>https://swpp2.dms.gkpge.pl/sites/41/_layouts/15/DocIdRedir.aspx?ID=JEUP5JKVCYQC-1440096624-6053</Url>
      <Description>JEUP5JKVCYQC-1440096624-6053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ED850B5C-B66D-4BA0-89D1-C8F76BA0E6EC}">
  <ds:schemaRefs>
    <ds:schemaRef ds:uri="http://schemas.microsoft.com/sharepoint/events"/>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338C4DA9-A3D0-46D6-B2A0-1A3E16C3E97C}"/>
</file>

<file path=docProps/app.xml><?xml version="1.0" encoding="utf-8"?>
<Properties xmlns="http://schemas.openxmlformats.org/officeDocument/2006/extended-properties" xmlns:vt="http://schemas.openxmlformats.org/officeDocument/2006/docPropsVTypes">
  <Template>PGE word swz test</Template>
  <TotalTime>135</TotalTime>
  <Pages>17</Pages>
  <Words>5237</Words>
  <Characters>31422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26</cp:revision>
  <cp:lastPrinted>2024-07-15T11:21:00Z</cp:lastPrinted>
  <dcterms:created xsi:type="dcterms:W3CDTF">2025-10-01T10:46:00Z</dcterms:created>
  <dcterms:modified xsi:type="dcterms:W3CDTF">2025-11-26T11:55:00Z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f7ae36de-6040-481e-a311-f9b9cb9d80b8</vt:lpwstr>
  </property>
</Properties>
</file>